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A0D8" w14:textId="0FDAAD3F" w:rsidR="00B66DC1" w:rsidRDefault="00B66DC1" w:rsidP="00B012DE">
      <w:pPr>
        <w:spacing w:after="0"/>
      </w:pPr>
      <w:r>
        <w:t>The purpose of this document is to outline ongoing research being conducted by US EPA Office of Research &amp; Development in the Center for Environmental Measurement and Modeling that is considered relevant for better characterizing and modeling elevated ozone (O</w:t>
      </w:r>
      <w:r w:rsidRPr="00402F0B">
        <w:rPr>
          <w:vertAlign w:val="subscript"/>
          <w:rPrChange w:id="0" w:author="Rob Pinder" w:date="2025-01-16T12:08:00Z">
            <w:rPr/>
          </w:rPrChange>
        </w:rPr>
        <w:t>3</w:t>
      </w:r>
      <w:r>
        <w:t xml:space="preserve">) in the Lake Michigan region. </w:t>
      </w:r>
      <w:ins w:id="1" w:author="Rob Pinder" w:date="2025-01-16T12:08:00Z">
        <w:r w:rsidR="00402F0B">
          <w:t xml:space="preserve">In summary, this includes advancing meteorological models, building more accurate emission inventories, evaluating photochemical models with detailed observations from field campaigns, and </w:t>
        </w:r>
      </w:ins>
      <w:ins w:id="2" w:author="Rob Pinder" w:date="2025-01-16T12:09:00Z">
        <w:r w:rsidR="00402F0B">
          <w:t xml:space="preserve">using the results of the model evaluation and </w:t>
        </w:r>
      </w:ins>
      <w:ins w:id="3" w:author="Rob Pinder" w:date="2025-01-16T12:08:00Z">
        <w:r w:rsidR="00402F0B">
          <w:t xml:space="preserve">recent scientific advancements </w:t>
        </w:r>
      </w:ins>
      <w:ins w:id="4" w:author="Rob Pinder" w:date="2025-01-16T12:10:00Z">
        <w:r w:rsidR="00402F0B">
          <w:t>to improve the processes in the photochemical models</w:t>
        </w:r>
      </w:ins>
      <w:ins w:id="5" w:author="Rob Pinder" w:date="2025-01-16T12:08:00Z">
        <w:r w:rsidR="00402F0B">
          <w:t>.</w:t>
        </w:r>
        <w:r w:rsidR="00402F0B">
          <w:t xml:space="preserve"> Specific activities are listed below.</w:t>
        </w:r>
      </w:ins>
    </w:p>
    <w:p w14:paraId="3320C44D" w14:textId="77777777" w:rsidR="00B66DC1" w:rsidRDefault="00B66DC1" w:rsidP="00B012DE">
      <w:pPr>
        <w:spacing w:after="0"/>
      </w:pPr>
    </w:p>
    <w:p w14:paraId="334530C1" w14:textId="0A5A1639" w:rsidR="00EA2404" w:rsidRDefault="00EA2404" w:rsidP="00B012DE">
      <w:pPr>
        <w:spacing w:after="0"/>
      </w:pPr>
      <w:r>
        <w:t xml:space="preserve">Efforts focused on hemispheric to regional scale model application and </w:t>
      </w:r>
      <w:proofErr w:type="gramStart"/>
      <w:r>
        <w:t>evaluation</w:t>
      </w:r>
      <w:proofErr w:type="gramEnd"/>
    </w:p>
    <w:p w14:paraId="102C3578" w14:textId="1C99DD5B" w:rsidR="00B012DE" w:rsidRDefault="00562794" w:rsidP="00B012DE">
      <w:pPr>
        <w:pStyle w:val="ListParagraph"/>
        <w:numPr>
          <w:ilvl w:val="0"/>
          <w:numId w:val="5"/>
        </w:numPr>
        <w:spacing w:after="0"/>
      </w:pPr>
      <w:r>
        <w:t>Ongoing project examining</w:t>
      </w:r>
      <w:r w:rsidR="00B012DE">
        <w:t xml:space="preserve"> trends in emissions, ambient (in-situ)</w:t>
      </w:r>
      <w:r>
        <w:t xml:space="preserve"> measurements</w:t>
      </w:r>
      <w:r w:rsidR="00B012DE">
        <w:t>, and remotely sensed pollutants (O</w:t>
      </w:r>
      <w:r w:rsidR="00B012DE" w:rsidRPr="00402F0B">
        <w:rPr>
          <w:vertAlign w:val="subscript"/>
          <w:rPrChange w:id="6" w:author="Rob Pinder" w:date="2025-01-16T12:09:00Z">
            <w:rPr/>
          </w:rPrChange>
        </w:rPr>
        <w:t>3</w:t>
      </w:r>
      <w:r w:rsidR="00B012DE">
        <w:t>, NO</w:t>
      </w:r>
      <w:r w:rsidR="00B012DE" w:rsidRPr="00402F0B">
        <w:rPr>
          <w:vertAlign w:val="subscript"/>
          <w:rPrChange w:id="7" w:author="Rob Pinder" w:date="2025-01-16T12:09:00Z">
            <w:rPr/>
          </w:rPrChange>
        </w:rPr>
        <w:t>X</w:t>
      </w:r>
      <w:r w:rsidR="00B012DE">
        <w:t xml:space="preserve">, VOC) in the </w:t>
      </w:r>
      <w:r>
        <w:t xml:space="preserve">Lake Michigan region. </w:t>
      </w:r>
    </w:p>
    <w:p w14:paraId="16560D47" w14:textId="6CC0B901" w:rsidR="00BF3F7E" w:rsidRDefault="00EC3A24" w:rsidP="00B012DE">
      <w:pPr>
        <w:pStyle w:val="ListParagraph"/>
        <w:numPr>
          <w:ilvl w:val="0"/>
          <w:numId w:val="1"/>
        </w:numPr>
        <w:spacing w:after="0"/>
      </w:pPr>
      <w:r>
        <w:t xml:space="preserve">Ongoing effort to improve representation of complex meteorology in the Lake Michigan region </w:t>
      </w:r>
      <w:r w:rsidR="00BF3F7E">
        <w:t xml:space="preserve">predicted by the Weather Research &amp; Forecasting (WRF) model: updated sea surface temperature approach for Lake Michigan and testing different cloud physics </w:t>
      </w:r>
      <w:proofErr w:type="gramStart"/>
      <w:r w:rsidR="00BF3F7E">
        <w:t>options</w:t>
      </w:r>
      <w:proofErr w:type="gramEnd"/>
    </w:p>
    <w:p w14:paraId="127ED127" w14:textId="56DD1888" w:rsidR="00B012DE" w:rsidRDefault="00EC3A24" w:rsidP="00B012DE">
      <w:pPr>
        <w:pStyle w:val="ListParagraph"/>
        <w:numPr>
          <w:ilvl w:val="0"/>
          <w:numId w:val="1"/>
        </w:numPr>
        <w:spacing w:after="0"/>
      </w:pPr>
      <w:r>
        <w:t>New hemispheric and continental scale CMAQ simulations with aerosol nitrate photolysis</w:t>
      </w:r>
      <w:r w:rsidR="00BF3F7E">
        <w:t xml:space="preserve"> which can act as a hemispheric scale source of regional O</w:t>
      </w:r>
      <w:r w:rsidR="00BF3F7E" w:rsidRPr="00402F0B">
        <w:rPr>
          <w:vertAlign w:val="subscript"/>
          <w:rPrChange w:id="8" w:author="Rob Pinder" w:date="2025-01-16T12:09:00Z">
            <w:rPr/>
          </w:rPrChange>
        </w:rPr>
        <w:t>3</w:t>
      </w:r>
      <w:r w:rsidR="00BF3F7E">
        <w:t xml:space="preserve"> during the spring and early </w:t>
      </w:r>
      <w:proofErr w:type="gramStart"/>
      <w:r w:rsidR="00BF3F7E">
        <w:t>summer</w:t>
      </w:r>
      <w:proofErr w:type="gramEnd"/>
    </w:p>
    <w:p w14:paraId="317A137D" w14:textId="6968B8F2" w:rsidR="00BF3F7E" w:rsidRDefault="00BF3F7E" w:rsidP="00EC3A24">
      <w:pPr>
        <w:pStyle w:val="ListParagraph"/>
        <w:numPr>
          <w:ilvl w:val="0"/>
          <w:numId w:val="2"/>
        </w:numPr>
        <w:spacing w:after="0"/>
      </w:pPr>
      <w:r>
        <w:t>EPA has been making special oxidized nitrogen gas measurements at a CASTNET monitor location upwind of Chicago during 2023 and 2024 to better understand O</w:t>
      </w:r>
      <w:r w:rsidRPr="00E06307">
        <w:rPr>
          <w:vertAlign w:val="subscript"/>
          <w:rPrChange w:id="9" w:author="Rob Pinder" w:date="2025-01-16T12:12:00Z">
            <w:rPr/>
          </w:rPrChange>
        </w:rPr>
        <w:t>3</w:t>
      </w:r>
      <w:r>
        <w:t xml:space="preserve"> and precursor inflow into the Chicago area (and provide additional opportunities for photochemical model performance evaluation)</w:t>
      </w:r>
    </w:p>
    <w:p w14:paraId="64BA0468" w14:textId="69568E74" w:rsidR="00EC3A24" w:rsidRDefault="00EA2404" w:rsidP="00EC3A24">
      <w:pPr>
        <w:pStyle w:val="ListParagraph"/>
        <w:numPr>
          <w:ilvl w:val="0"/>
          <w:numId w:val="2"/>
        </w:numPr>
        <w:spacing w:after="0"/>
      </w:pPr>
      <w:r>
        <w:t>Plan to e</w:t>
      </w:r>
      <w:r w:rsidR="00EC3A24">
        <w:t>valuate CMAQ predicted O</w:t>
      </w:r>
      <w:r w:rsidR="00EC3A24" w:rsidRPr="00402F0B">
        <w:rPr>
          <w:vertAlign w:val="subscript"/>
          <w:rPrChange w:id="10" w:author="Rob Pinder" w:date="2025-01-16T12:09:00Z">
            <w:rPr/>
          </w:rPrChange>
        </w:rPr>
        <w:t>3</w:t>
      </w:r>
      <w:r w:rsidR="00EC3A24">
        <w:t xml:space="preserve"> flux using field study measurements at Bondville, Illinois in 2023 and 2024</w:t>
      </w:r>
    </w:p>
    <w:p w14:paraId="57E78A6E" w14:textId="77777777" w:rsidR="00EC3A24" w:rsidRDefault="00EC3A24" w:rsidP="00EC3A24">
      <w:pPr>
        <w:spacing w:after="0"/>
      </w:pPr>
    </w:p>
    <w:p w14:paraId="433D312C" w14:textId="6446A8CD" w:rsidR="00B012DE" w:rsidRDefault="00EA2404" w:rsidP="00B012DE">
      <w:pPr>
        <w:spacing w:after="0"/>
      </w:pPr>
      <w:r>
        <w:t xml:space="preserve">Efforts focused on local/urban scale model application and </w:t>
      </w:r>
      <w:proofErr w:type="gramStart"/>
      <w:r>
        <w:t>evaluation</w:t>
      </w:r>
      <w:proofErr w:type="gramEnd"/>
    </w:p>
    <w:p w14:paraId="1D944A5D" w14:textId="500D0343" w:rsidR="00B012DE" w:rsidRDefault="00EA2404" w:rsidP="00EC3A24">
      <w:pPr>
        <w:pStyle w:val="ListParagraph"/>
        <w:numPr>
          <w:ilvl w:val="0"/>
          <w:numId w:val="3"/>
        </w:numPr>
        <w:spacing w:after="0"/>
      </w:pPr>
      <w:r>
        <w:t>Engaging in a c</w:t>
      </w:r>
      <w:r w:rsidR="00B012DE">
        <w:t>ollaborative effort with academic groups and LADCO on fine scale (~1 km and finer) modeling for Chicago</w:t>
      </w:r>
    </w:p>
    <w:p w14:paraId="5CF5A268" w14:textId="5CA78CD5" w:rsidR="00B012DE" w:rsidRDefault="00EA2404" w:rsidP="00EC3A24">
      <w:pPr>
        <w:pStyle w:val="ListParagraph"/>
        <w:numPr>
          <w:ilvl w:val="0"/>
          <w:numId w:val="3"/>
        </w:numPr>
        <w:spacing w:after="0"/>
      </w:pPr>
      <w:r>
        <w:t>Plan to u</w:t>
      </w:r>
      <w:r w:rsidR="00B012DE">
        <w:t xml:space="preserve">se detailed meteorology and chemistry measurements from 2023 AGES+ measurement campaigns to evaluate modeling </w:t>
      </w:r>
      <w:proofErr w:type="gramStart"/>
      <w:r w:rsidR="00B012DE">
        <w:t>system</w:t>
      </w:r>
      <w:proofErr w:type="gramEnd"/>
    </w:p>
    <w:p w14:paraId="12F087A6" w14:textId="77777777" w:rsidR="00EA2404" w:rsidRDefault="00EA2404" w:rsidP="00936957">
      <w:pPr>
        <w:pStyle w:val="ListParagraph"/>
        <w:numPr>
          <w:ilvl w:val="0"/>
          <w:numId w:val="3"/>
        </w:numPr>
        <w:spacing w:after="0"/>
      </w:pPr>
      <w:r>
        <w:t>Plan to use measurements made at e</w:t>
      </w:r>
      <w:r w:rsidR="00B012DE">
        <w:t xml:space="preserve">nhanced PAMS monitoring (Wisconsin DNR) at </w:t>
      </w:r>
      <w:proofErr w:type="spellStart"/>
      <w:r w:rsidR="00B012DE">
        <w:t>Chiwaukee</w:t>
      </w:r>
      <w:proofErr w:type="spellEnd"/>
      <w:r w:rsidR="00B012DE">
        <w:t xml:space="preserve"> Prairie site</w:t>
      </w:r>
      <w:r>
        <w:t xml:space="preserve"> and</w:t>
      </w:r>
      <w:r w:rsidR="00B012DE">
        <w:t xml:space="preserve"> </w:t>
      </w:r>
      <w:proofErr w:type="gramStart"/>
      <w:r w:rsidR="00B012DE">
        <w:t>ship-based</w:t>
      </w:r>
      <w:proofErr w:type="gramEnd"/>
      <w:r w:rsidR="00B012DE">
        <w:t xml:space="preserve"> O</w:t>
      </w:r>
      <w:r w:rsidR="00B012DE" w:rsidRPr="00402F0B">
        <w:rPr>
          <w:vertAlign w:val="subscript"/>
          <w:rPrChange w:id="11" w:author="Rob Pinder" w:date="2025-01-16T12:10:00Z">
            <w:rPr/>
          </w:rPrChange>
        </w:rPr>
        <w:t>3</w:t>
      </w:r>
      <w:r w:rsidR="00B012DE">
        <w:t xml:space="preserve"> measurements</w:t>
      </w:r>
      <w:r>
        <w:t xml:space="preserve"> made during 2023 for model performance evaluation</w:t>
      </w:r>
    </w:p>
    <w:p w14:paraId="3A5DE88D" w14:textId="2862806E" w:rsidR="00936957" w:rsidRPr="00936957" w:rsidRDefault="00EA2404" w:rsidP="00936957">
      <w:pPr>
        <w:pStyle w:val="ListParagraph"/>
        <w:numPr>
          <w:ilvl w:val="0"/>
          <w:numId w:val="3"/>
        </w:numPr>
        <w:spacing w:after="0"/>
      </w:pPr>
      <w:r>
        <w:t>Early engagement to consider opportunities for</w:t>
      </w:r>
      <w:r w:rsidR="00936957" w:rsidRPr="00936957">
        <w:t xml:space="preserve"> new measurements at a downwind site along the eastern shore of Lake Michigan in collaboration with Michigan EGLE</w:t>
      </w:r>
      <w:r>
        <w:t xml:space="preserve">, </w:t>
      </w:r>
      <w:r w:rsidR="00936957" w:rsidRPr="00936957">
        <w:t>NOAA Great Lakes Research Center</w:t>
      </w:r>
      <w:r>
        <w:t>, EPA, and other groups (e.g., NASA)</w:t>
      </w:r>
    </w:p>
    <w:p w14:paraId="719EB4CE" w14:textId="77777777" w:rsidR="00B012DE" w:rsidRDefault="00B012DE" w:rsidP="00B012DE">
      <w:pPr>
        <w:spacing w:after="0"/>
      </w:pPr>
    </w:p>
    <w:sectPr w:rsidR="00B01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E654D"/>
    <w:multiLevelType w:val="hybridMultilevel"/>
    <w:tmpl w:val="13588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04E5"/>
    <w:multiLevelType w:val="hybridMultilevel"/>
    <w:tmpl w:val="F0569BA2"/>
    <w:lvl w:ilvl="0" w:tplc="FEFEF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D82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382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4A9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C4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07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56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61F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1CB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65A65E4"/>
    <w:multiLevelType w:val="hybridMultilevel"/>
    <w:tmpl w:val="5E8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93705"/>
    <w:multiLevelType w:val="hybridMultilevel"/>
    <w:tmpl w:val="FF8AE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1539E"/>
    <w:multiLevelType w:val="hybridMultilevel"/>
    <w:tmpl w:val="427AC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641275">
    <w:abstractNumId w:val="2"/>
  </w:num>
  <w:num w:numId="2" w16cid:durableId="1534460100">
    <w:abstractNumId w:val="0"/>
  </w:num>
  <w:num w:numId="3" w16cid:durableId="2001469911">
    <w:abstractNumId w:val="3"/>
  </w:num>
  <w:num w:numId="4" w16cid:durableId="1713654431">
    <w:abstractNumId w:val="1"/>
  </w:num>
  <w:num w:numId="5" w16cid:durableId="55269713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b Pinder">
    <w15:presenceInfo w15:providerId="None" w15:userId="Rob Pind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DE"/>
    <w:rsid w:val="00003212"/>
    <w:rsid w:val="00067828"/>
    <w:rsid w:val="00387AF8"/>
    <w:rsid w:val="00402F0B"/>
    <w:rsid w:val="00562794"/>
    <w:rsid w:val="007A38CF"/>
    <w:rsid w:val="00936957"/>
    <w:rsid w:val="00B012DE"/>
    <w:rsid w:val="00B66DC1"/>
    <w:rsid w:val="00BF3F7E"/>
    <w:rsid w:val="00E06307"/>
    <w:rsid w:val="00EA2404"/>
    <w:rsid w:val="00EC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DD13"/>
  <w15:chartTrackingRefBased/>
  <w15:docId w15:val="{FFC91CAB-4221-44C3-B404-38B88A5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A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2F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F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F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F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F0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2F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Kirk</dc:creator>
  <cp:keywords/>
  <dc:description/>
  <cp:lastModifiedBy>Rob Pinder</cp:lastModifiedBy>
  <cp:revision>4</cp:revision>
  <dcterms:created xsi:type="dcterms:W3CDTF">2025-01-16T17:11:00Z</dcterms:created>
  <dcterms:modified xsi:type="dcterms:W3CDTF">2025-01-16T17:12:00Z</dcterms:modified>
</cp:coreProperties>
</file>